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57B91A6D" w:rsidR="0024457F" w:rsidRDefault="0024457F" w:rsidP="00DD641C">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473E4" w:rsidRPr="002473E4">
        <w:rPr>
          <w:rFonts w:ascii="Calibri" w:hAnsi="Calibri" w:cs="Arial"/>
          <w:b/>
          <w:bCs/>
          <w:sz w:val="22"/>
          <w:szCs w:val="22"/>
        </w:rPr>
        <w:t xml:space="preserve">Léčivý přípravek ATC skupiny N01AB08 s účinnou látkou </w:t>
      </w:r>
      <w:proofErr w:type="spellStart"/>
      <w:r w:rsidR="00DD641C">
        <w:rPr>
          <w:rFonts w:ascii="Calibri" w:hAnsi="Calibri" w:cs="Arial"/>
          <w:b/>
          <w:bCs/>
          <w:sz w:val="22"/>
          <w:szCs w:val="22"/>
        </w:rPr>
        <w:t>s</w:t>
      </w:r>
      <w:r w:rsidR="002473E4" w:rsidRPr="002473E4">
        <w:rPr>
          <w:rFonts w:ascii="Calibri" w:hAnsi="Calibri" w:cs="Arial"/>
          <w:b/>
          <w:bCs/>
          <w:sz w:val="22"/>
          <w:szCs w:val="22"/>
        </w:rPr>
        <w:t>evofluran</w:t>
      </w:r>
      <w:proofErr w:type="spellEnd"/>
      <w:r w:rsidR="002473E4">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975492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2473E4" w:rsidRPr="002473E4">
        <w:rPr>
          <w:rFonts w:ascii="Calibri" w:hAnsi="Calibri" w:cs="Arial"/>
          <w:b/>
          <w:bCs/>
          <w:sz w:val="22"/>
          <w:szCs w:val="22"/>
        </w:rPr>
        <w:t xml:space="preserve">N01AB08 s účinnou látkou </w:t>
      </w:r>
      <w:proofErr w:type="spellStart"/>
      <w:r w:rsidR="00DD641C">
        <w:rPr>
          <w:rFonts w:ascii="Calibri" w:hAnsi="Calibri" w:cs="Arial"/>
          <w:b/>
          <w:bCs/>
          <w:sz w:val="22"/>
          <w:szCs w:val="22"/>
        </w:rPr>
        <w:t>s</w:t>
      </w:r>
      <w:r w:rsidR="002473E4" w:rsidRPr="002473E4">
        <w:rPr>
          <w:rFonts w:ascii="Calibri" w:hAnsi="Calibri" w:cs="Arial"/>
          <w:b/>
          <w:bCs/>
          <w:sz w:val="22"/>
          <w:szCs w:val="22"/>
        </w:rPr>
        <w:t>evofluran</w:t>
      </w:r>
      <w:proofErr w:type="spellEnd"/>
      <w:r w:rsidR="002473E4" w:rsidRPr="002473E4">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37D98BB"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8</Pages>
  <Words>3182</Words>
  <Characters>18779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49</cp:revision>
  <cp:lastPrinted>2018-05-18T08:11:00Z</cp:lastPrinted>
  <dcterms:created xsi:type="dcterms:W3CDTF">2020-12-12T19:09:00Z</dcterms:created>
  <dcterms:modified xsi:type="dcterms:W3CDTF">2023-02-18T00:22:00Z</dcterms:modified>
</cp:coreProperties>
</file>